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6ED38" w14:textId="2AE47D80" w:rsidR="007900C1" w:rsidRPr="002B1B73" w:rsidDel="002D51CC" w:rsidRDefault="007900C1" w:rsidP="002D51CC">
      <w:pPr>
        <w:spacing w:before="120" w:after="120"/>
        <w:rPr>
          <w:del w:id="0" w:author="MMM2019" w:date="2021-02-16T14:10:00Z"/>
          <w:rFonts w:asciiTheme="minorHAnsi" w:hAnsiTheme="minorHAnsi" w:cstheme="minorHAnsi"/>
          <w:b/>
          <w:color w:val="1F497D"/>
          <w:sz w:val="36"/>
          <w:szCs w:val="36"/>
        </w:rPr>
        <w:pPrChange w:id="1" w:author="MMM2019" w:date="2021-02-16T14:10:00Z">
          <w:pPr>
            <w:spacing w:before="120" w:after="120"/>
            <w:jc w:val="center"/>
          </w:pPr>
        </w:pPrChange>
      </w:pPr>
    </w:p>
    <w:p w14:paraId="0D0491EC" w14:textId="1AAF535F" w:rsidR="00F5542F" w:rsidRPr="002D51CC" w:rsidDel="002D51CC" w:rsidRDefault="00F5542F" w:rsidP="002D51CC">
      <w:pPr>
        <w:rPr>
          <w:del w:id="2" w:author="MMM2019" w:date="2021-02-16T14:10:00Z"/>
          <w:rFonts w:asciiTheme="minorHAnsi" w:hAnsiTheme="minorHAnsi"/>
          <w:b/>
          <w:sz w:val="28"/>
        </w:rPr>
        <w:pPrChange w:id="3" w:author="MMM2019" w:date="2021-02-16T14:10:00Z">
          <w:pPr>
            <w:ind w:left="-426"/>
            <w:jc w:val="center"/>
          </w:pPr>
        </w:pPrChange>
      </w:pPr>
    </w:p>
    <w:p w14:paraId="5D47395C" w14:textId="531E1C02" w:rsidR="007900C1" w:rsidDel="002D51CC" w:rsidRDefault="007900C1" w:rsidP="002D51CC">
      <w:pPr>
        <w:spacing w:before="120" w:after="120"/>
        <w:rPr>
          <w:del w:id="4" w:author="MMM2019" w:date="2021-02-16T14:10:00Z"/>
          <w:rFonts w:asciiTheme="minorHAnsi" w:hAnsiTheme="minorHAnsi" w:cstheme="minorHAnsi"/>
          <w:b/>
          <w:color w:val="1F497D"/>
          <w:sz w:val="36"/>
          <w:szCs w:val="36"/>
        </w:rPr>
        <w:pPrChange w:id="5" w:author="MMM2019" w:date="2021-02-16T14:10:00Z">
          <w:pPr>
            <w:spacing w:before="120" w:after="120"/>
            <w:jc w:val="center"/>
          </w:pPr>
        </w:pPrChange>
      </w:pPr>
    </w:p>
    <w:p w14:paraId="42C4D5C0" w14:textId="452550EB" w:rsidR="009672EA" w:rsidDel="002D51CC" w:rsidRDefault="009672EA" w:rsidP="002D51CC">
      <w:pPr>
        <w:spacing w:before="120" w:after="120"/>
        <w:rPr>
          <w:del w:id="6" w:author="MMM2019" w:date="2021-02-16T14:10:00Z"/>
          <w:rFonts w:asciiTheme="minorHAnsi" w:hAnsiTheme="minorHAnsi" w:cstheme="minorHAnsi"/>
          <w:b/>
          <w:color w:val="1F497D"/>
          <w:sz w:val="36"/>
          <w:szCs w:val="36"/>
        </w:rPr>
        <w:pPrChange w:id="7" w:author="MMM2019" w:date="2021-02-16T14:10:00Z">
          <w:pPr>
            <w:spacing w:before="120" w:after="120"/>
            <w:jc w:val="center"/>
          </w:pPr>
        </w:pPrChange>
      </w:pPr>
    </w:p>
    <w:p w14:paraId="1449071C" w14:textId="439E1931" w:rsidR="009672EA" w:rsidDel="002D51CC" w:rsidRDefault="009672EA" w:rsidP="002D51CC">
      <w:pPr>
        <w:spacing w:before="120" w:after="120"/>
        <w:rPr>
          <w:del w:id="8" w:author="MMM2019" w:date="2021-02-16T14:10:00Z"/>
          <w:rFonts w:asciiTheme="minorHAnsi" w:hAnsiTheme="minorHAnsi" w:cstheme="minorHAnsi"/>
          <w:b/>
          <w:color w:val="1F497D"/>
          <w:sz w:val="36"/>
          <w:szCs w:val="36"/>
        </w:rPr>
        <w:pPrChange w:id="9" w:author="MMM2019" w:date="2021-02-16T14:10:00Z">
          <w:pPr>
            <w:spacing w:before="120" w:after="120"/>
            <w:jc w:val="center"/>
          </w:pPr>
        </w:pPrChange>
      </w:pPr>
    </w:p>
    <w:p w14:paraId="01D9BF2D" w14:textId="23395421" w:rsidR="0082080A" w:rsidDel="002D51CC" w:rsidRDefault="0082080A" w:rsidP="002D51CC">
      <w:pPr>
        <w:spacing w:before="120" w:after="120"/>
        <w:rPr>
          <w:del w:id="10" w:author="MMM2019" w:date="2021-02-16T14:10:00Z"/>
          <w:rFonts w:asciiTheme="minorHAnsi" w:hAnsiTheme="minorHAnsi" w:cstheme="minorHAnsi"/>
          <w:b/>
          <w:color w:val="1F497D"/>
          <w:sz w:val="36"/>
          <w:szCs w:val="36"/>
        </w:rPr>
        <w:pPrChange w:id="11" w:author="MMM2019" w:date="2021-02-16T14:10:00Z">
          <w:pPr>
            <w:spacing w:before="120" w:after="120"/>
            <w:jc w:val="center"/>
          </w:pPr>
        </w:pPrChange>
      </w:pPr>
    </w:p>
    <w:p w14:paraId="1987CA56" w14:textId="695D3BF8" w:rsidR="0082080A" w:rsidDel="002D51CC" w:rsidRDefault="0082080A" w:rsidP="002D51CC">
      <w:pPr>
        <w:spacing w:before="120" w:after="120"/>
        <w:rPr>
          <w:del w:id="12" w:author="MMM2019" w:date="2021-02-16T14:10:00Z"/>
          <w:rFonts w:asciiTheme="minorHAnsi" w:hAnsiTheme="minorHAnsi" w:cstheme="minorHAnsi"/>
          <w:b/>
          <w:color w:val="1F497D"/>
          <w:sz w:val="36"/>
          <w:szCs w:val="36"/>
        </w:rPr>
        <w:pPrChange w:id="13" w:author="MMM2019" w:date="2021-02-16T14:10:00Z">
          <w:pPr>
            <w:spacing w:before="120" w:after="120"/>
            <w:jc w:val="center"/>
          </w:pPr>
        </w:pPrChange>
      </w:pPr>
    </w:p>
    <w:p w14:paraId="096A0670" w14:textId="38D28BF6" w:rsidR="0082080A" w:rsidRPr="002B1B73" w:rsidDel="002D51CC" w:rsidRDefault="0082080A" w:rsidP="002D51CC">
      <w:pPr>
        <w:spacing w:before="120" w:after="120"/>
        <w:rPr>
          <w:del w:id="14" w:author="MMM2019" w:date="2021-02-16T14:10:00Z"/>
          <w:rFonts w:asciiTheme="minorHAnsi" w:hAnsiTheme="minorHAnsi" w:cstheme="minorHAnsi"/>
          <w:b/>
          <w:color w:val="1F497D"/>
          <w:sz w:val="36"/>
          <w:szCs w:val="36"/>
        </w:rPr>
        <w:pPrChange w:id="15" w:author="MMM2019" w:date="2021-02-16T14:10:00Z">
          <w:pPr>
            <w:spacing w:before="120" w:after="120"/>
            <w:jc w:val="center"/>
          </w:pPr>
        </w:pPrChange>
      </w:pPr>
    </w:p>
    <w:p w14:paraId="4867B56E" w14:textId="0050214E" w:rsidR="00F5542F" w:rsidRPr="002B1B73" w:rsidDel="002D51CC" w:rsidRDefault="00F5542F" w:rsidP="002D51CC">
      <w:pPr>
        <w:spacing w:before="120" w:after="120"/>
        <w:rPr>
          <w:del w:id="16" w:author="MMM2019" w:date="2021-02-16T14:10:00Z"/>
          <w:rFonts w:asciiTheme="minorHAnsi" w:hAnsiTheme="minorHAnsi" w:cstheme="minorHAnsi"/>
          <w:b/>
          <w:color w:val="1F497D"/>
          <w:sz w:val="36"/>
          <w:szCs w:val="36"/>
        </w:rPr>
        <w:pPrChange w:id="17" w:author="MMM2019" w:date="2021-02-16T14:10:00Z">
          <w:pPr>
            <w:spacing w:before="120" w:after="120"/>
            <w:jc w:val="center"/>
          </w:pPr>
        </w:pPrChange>
      </w:pPr>
    </w:p>
    <w:p w14:paraId="4DD3920D" w14:textId="0D27622F" w:rsidR="002B1B73" w:rsidDel="002D51CC" w:rsidRDefault="007900C1" w:rsidP="002D51CC">
      <w:pPr>
        <w:spacing w:before="120" w:after="120"/>
        <w:rPr>
          <w:del w:id="18" w:author="MMM2019" w:date="2021-02-16T14:10:00Z"/>
          <w:rFonts w:asciiTheme="minorHAnsi" w:hAnsiTheme="minorHAnsi" w:cstheme="minorHAnsi"/>
          <w:b/>
          <w:color w:val="1F497D"/>
          <w:sz w:val="32"/>
          <w:szCs w:val="32"/>
        </w:rPr>
        <w:pPrChange w:id="19" w:author="MMM2019" w:date="2021-02-16T14:10:00Z">
          <w:pPr>
            <w:spacing w:before="120" w:after="120"/>
            <w:jc w:val="center"/>
          </w:pPr>
        </w:pPrChange>
      </w:pPr>
      <w:del w:id="20" w:author="MMM2019" w:date="2021-02-16T14:10:00Z">
        <w:r w:rsidRPr="002B1B73" w:rsidDel="002D51CC">
          <w:rPr>
            <w:rFonts w:asciiTheme="minorHAnsi" w:hAnsiTheme="minorHAnsi" w:cstheme="minorHAnsi"/>
            <w:b/>
            <w:color w:val="1F497D"/>
            <w:sz w:val="32"/>
            <w:szCs w:val="32"/>
          </w:rPr>
          <w:delText>Integrovaný regionálny operačný program</w:delText>
        </w:r>
      </w:del>
    </w:p>
    <w:p w14:paraId="43CE134B" w14:textId="251273E2" w:rsidR="007900C1" w:rsidRPr="002B1B73" w:rsidDel="002D51CC" w:rsidRDefault="007900C1" w:rsidP="002D51CC">
      <w:pPr>
        <w:spacing w:before="120" w:after="120"/>
        <w:rPr>
          <w:del w:id="21" w:author="MMM2019" w:date="2021-02-16T14:10:00Z"/>
          <w:rFonts w:asciiTheme="minorHAnsi" w:hAnsiTheme="minorHAnsi" w:cstheme="minorHAnsi"/>
          <w:b/>
          <w:color w:val="1F497D"/>
          <w:sz w:val="32"/>
          <w:szCs w:val="32"/>
        </w:rPr>
        <w:pPrChange w:id="22" w:author="MMM2019" w:date="2021-02-16T14:10:00Z">
          <w:pPr>
            <w:spacing w:before="120" w:after="120"/>
            <w:jc w:val="center"/>
          </w:pPr>
        </w:pPrChange>
      </w:pPr>
      <w:del w:id="23" w:author="MMM2019" w:date="2021-02-16T14:10:00Z">
        <w:r w:rsidRPr="002B1B73" w:rsidDel="002D51CC">
          <w:rPr>
            <w:rFonts w:asciiTheme="minorHAnsi" w:hAnsiTheme="minorHAnsi" w:cstheme="minorHAnsi"/>
            <w:b/>
            <w:color w:val="1F497D"/>
            <w:sz w:val="32"/>
            <w:szCs w:val="32"/>
          </w:rPr>
          <w:delText>2014 – 2020</w:delText>
        </w:r>
      </w:del>
    </w:p>
    <w:p w14:paraId="53C6F6D1" w14:textId="263F3EE8" w:rsidR="007900C1" w:rsidRPr="002B1B73" w:rsidDel="002D51CC" w:rsidRDefault="007900C1" w:rsidP="002D51CC">
      <w:pPr>
        <w:spacing w:before="120" w:after="120"/>
        <w:rPr>
          <w:del w:id="24" w:author="MMM2019" w:date="2021-02-16T14:10:00Z"/>
          <w:rFonts w:asciiTheme="minorHAnsi" w:hAnsiTheme="minorHAnsi" w:cstheme="minorHAnsi"/>
          <w:b/>
          <w:color w:val="1F497D"/>
          <w:sz w:val="32"/>
          <w:szCs w:val="32"/>
        </w:rPr>
        <w:pPrChange w:id="25" w:author="MMM2019" w:date="2021-02-16T14:10:00Z">
          <w:pPr>
            <w:spacing w:before="120" w:after="120"/>
            <w:jc w:val="center"/>
          </w:pPr>
        </w:pPrChange>
      </w:pPr>
      <w:del w:id="26" w:author="MMM2019" w:date="2021-02-16T14:10:00Z">
        <w:r w:rsidRPr="002B1B73" w:rsidDel="002D51CC">
          <w:rPr>
            <w:rFonts w:asciiTheme="minorHAnsi" w:hAnsiTheme="minorHAnsi" w:cstheme="minorHAnsi"/>
            <w:b/>
            <w:color w:val="1F497D"/>
            <w:sz w:val="32"/>
            <w:szCs w:val="32"/>
          </w:rPr>
          <w:delText>Prioritná os 5 Miestny rozvoj vedený komunitou</w:delText>
        </w:r>
      </w:del>
    </w:p>
    <w:p w14:paraId="12F79036" w14:textId="635CFEF4" w:rsidR="007900C1" w:rsidRPr="002B1B73" w:rsidDel="002D51CC" w:rsidRDefault="007900C1" w:rsidP="002D51CC">
      <w:pPr>
        <w:spacing w:before="120" w:after="120"/>
        <w:rPr>
          <w:del w:id="27" w:author="MMM2019" w:date="2021-02-16T14:10:00Z"/>
          <w:rFonts w:asciiTheme="minorHAnsi" w:hAnsiTheme="minorHAnsi" w:cstheme="minorHAnsi"/>
          <w:b/>
          <w:color w:val="1F497D"/>
          <w:sz w:val="36"/>
          <w:szCs w:val="36"/>
        </w:rPr>
        <w:pPrChange w:id="28" w:author="MMM2019" w:date="2021-02-16T14:10:00Z">
          <w:pPr>
            <w:spacing w:before="120" w:after="120"/>
            <w:jc w:val="center"/>
          </w:pPr>
        </w:pPrChange>
      </w:pPr>
    </w:p>
    <w:p w14:paraId="4B22F063" w14:textId="01ADCB15" w:rsidR="00F5542F" w:rsidRPr="002B1B73" w:rsidDel="002D51CC" w:rsidRDefault="00F5542F" w:rsidP="002D51CC">
      <w:pPr>
        <w:spacing w:before="120" w:after="120"/>
        <w:rPr>
          <w:del w:id="29" w:author="MMM2019" w:date="2021-02-16T14:10:00Z"/>
          <w:rFonts w:asciiTheme="minorHAnsi" w:hAnsiTheme="minorHAnsi" w:cstheme="minorHAnsi"/>
          <w:b/>
          <w:color w:val="1F497D"/>
          <w:sz w:val="36"/>
          <w:szCs w:val="36"/>
        </w:rPr>
        <w:pPrChange w:id="30" w:author="MMM2019" w:date="2021-02-16T14:10:00Z">
          <w:pPr>
            <w:spacing w:before="120" w:after="120"/>
            <w:jc w:val="center"/>
          </w:pPr>
        </w:pPrChange>
      </w:pPr>
    </w:p>
    <w:p w14:paraId="46DE0CDB" w14:textId="50841B34" w:rsidR="00F5542F" w:rsidRPr="002B1B73" w:rsidDel="002D51CC" w:rsidRDefault="00B505EC" w:rsidP="002D51CC">
      <w:pPr>
        <w:spacing w:before="120" w:after="120"/>
        <w:rPr>
          <w:del w:id="31" w:author="MMM2019" w:date="2021-02-16T14:10:00Z"/>
          <w:rFonts w:asciiTheme="minorHAnsi" w:hAnsiTheme="minorHAnsi" w:cstheme="minorHAnsi"/>
          <w:b/>
          <w:color w:val="1F497D"/>
          <w:sz w:val="40"/>
          <w:szCs w:val="40"/>
        </w:rPr>
        <w:pPrChange w:id="32" w:author="MMM2019" w:date="2021-02-16T14:10:00Z">
          <w:pPr>
            <w:spacing w:before="120" w:after="120"/>
            <w:jc w:val="center"/>
          </w:pPr>
        </w:pPrChange>
      </w:pPr>
      <w:del w:id="33" w:author="MMM2019" w:date="2021-02-16T14:10:00Z">
        <w:r w:rsidRPr="002D51CC" w:rsidDel="002D51CC">
          <w:rPr>
            <w:rFonts w:asciiTheme="minorHAnsi" w:hAnsiTheme="minorHAnsi"/>
            <w:b/>
            <w:sz w:val="28"/>
          </w:rPr>
          <w:delText xml:space="preserve">Špecifikácia rozsahu </w:delText>
        </w:r>
        <w:r w:rsidR="008C0C85" w:rsidRPr="00387357" w:rsidDel="002D51CC">
          <w:rPr>
            <w:rFonts w:asciiTheme="minorHAnsi" w:hAnsiTheme="minorHAnsi" w:cstheme="minorHAnsi"/>
            <w:b/>
            <w:sz w:val="28"/>
          </w:rPr>
          <w:delText xml:space="preserve">oprávnenej aktivity </w:delText>
        </w:r>
        <w:r w:rsidRPr="002B1B73" w:rsidDel="002D51CC">
          <w:rPr>
            <w:rFonts w:asciiTheme="minorHAnsi" w:hAnsiTheme="minorHAnsi" w:cstheme="minorHAnsi"/>
            <w:b/>
            <w:color w:val="1F497D"/>
            <w:sz w:val="40"/>
            <w:szCs w:val="40"/>
          </w:rPr>
          <w:delText xml:space="preserve">oprávnených aktivít </w:delText>
        </w:r>
      </w:del>
    </w:p>
    <w:p w14:paraId="3E642AC1" w14:textId="73891CE0" w:rsidR="007900C1" w:rsidRPr="002D51CC" w:rsidDel="002D51CC" w:rsidRDefault="00B505EC" w:rsidP="002D51CC">
      <w:pPr>
        <w:spacing w:before="120" w:after="120"/>
        <w:rPr>
          <w:del w:id="34" w:author="MMM2019" w:date="2021-02-16T14:10:00Z"/>
          <w:rFonts w:asciiTheme="minorHAnsi" w:hAnsiTheme="minorHAnsi"/>
          <w:b/>
          <w:sz w:val="28"/>
        </w:rPr>
      </w:pPr>
      <w:del w:id="35" w:author="MMM2019" w:date="2021-02-16T14:10:00Z">
        <w:r w:rsidRPr="002D51CC" w:rsidDel="002D51CC">
          <w:rPr>
            <w:rFonts w:asciiTheme="minorHAnsi" w:hAnsiTheme="minorHAnsi"/>
            <w:b/>
            <w:sz w:val="28"/>
          </w:rPr>
          <w:delText>a oprávnených výdavkov</w:delText>
        </w:r>
      </w:del>
    </w:p>
    <w:p w14:paraId="0B9B4B82" w14:textId="6E25B901" w:rsidR="007900C1" w:rsidRPr="002B1B73" w:rsidDel="002D51CC" w:rsidRDefault="007900C1" w:rsidP="002D51CC">
      <w:pPr>
        <w:spacing w:before="120" w:after="120"/>
        <w:rPr>
          <w:ins w:id="36" w:author="Autor" w:date="2021-02-16T14:08:00Z"/>
          <w:del w:id="37" w:author="MMM2019" w:date="2021-02-16T14:10:00Z"/>
          <w:rFonts w:asciiTheme="minorHAnsi" w:hAnsiTheme="minorHAnsi" w:cstheme="minorHAnsi"/>
          <w:b/>
          <w:sz w:val="28"/>
        </w:rPr>
        <w:pPrChange w:id="38" w:author="MMM2019" w:date="2021-02-16T14:10:00Z">
          <w:pPr/>
        </w:pPrChange>
      </w:pPr>
    </w:p>
    <w:p w14:paraId="5FAC81A2" w14:textId="38375054" w:rsidR="007900C1" w:rsidRPr="002B1B73" w:rsidDel="002D51CC" w:rsidRDefault="007900C1" w:rsidP="002D51CC">
      <w:pPr>
        <w:rPr>
          <w:ins w:id="39" w:author="Autor" w:date="2021-02-16T14:08:00Z"/>
          <w:del w:id="40" w:author="MMM2019" w:date="2021-02-16T14:10:00Z"/>
          <w:rFonts w:asciiTheme="minorHAnsi" w:eastAsia="Calibri" w:hAnsiTheme="minorHAnsi" w:cstheme="minorHAnsi"/>
          <w:b/>
          <w:smallCaps/>
          <w:sz w:val="20"/>
        </w:rPr>
        <w:pPrChange w:id="41" w:author="MMM2019" w:date="2021-02-16T14:10:00Z">
          <w:pPr/>
        </w:pPrChange>
      </w:pPr>
    </w:p>
    <w:p w14:paraId="1BDD1E09" w14:textId="0EB85DE6" w:rsidR="007900C1" w:rsidRDefault="007900C1" w:rsidP="002D51CC">
      <w:pPr>
        <w:spacing w:before="120" w:after="120"/>
        <w:rPr>
          <w:ins w:id="42" w:author="MMM2019" w:date="2021-02-16T14:10:00Z"/>
          <w:rFonts w:asciiTheme="minorHAnsi" w:hAnsiTheme="minorHAnsi" w:cstheme="minorHAnsi"/>
          <w:sz w:val="36"/>
          <w:szCs w:val="36"/>
        </w:rPr>
      </w:pPr>
    </w:p>
    <w:p w14:paraId="72DDB8E8" w14:textId="1264D5C3" w:rsidR="002D51CC" w:rsidRPr="002D51CC" w:rsidRDefault="002D51CC" w:rsidP="002D51CC">
      <w:pPr>
        <w:spacing w:before="120" w:after="120"/>
        <w:jc w:val="center"/>
        <w:rPr>
          <w:ins w:id="43" w:author="MMM2019" w:date="2021-02-16T14:10:00Z"/>
          <w:rFonts w:asciiTheme="minorHAnsi" w:hAnsiTheme="minorHAnsi"/>
          <w:b/>
          <w:sz w:val="28"/>
          <w:szCs w:val="28"/>
        </w:rPr>
      </w:pPr>
      <w:ins w:id="44" w:author="MMM2019" w:date="2021-02-16T14:10:00Z">
        <w:r w:rsidRPr="002D51CC">
          <w:rPr>
            <w:rFonts w:asciiTheme="minorHAnsi" w:hAnsiTheme="minorHAnsi"/>
            <w:b/>
            <w:sz w:val="28"/>
            <w:szCs w:val="28"/>
          </w:rPr>
          <w:t xml:space="preserve">Špecifikácia rozsahu </w:t>
        </w:r>
        <w:r w:rsidRPr="002D51CC">
          <w:rPr>
            <w:rFonts w:asciiTheme="minorHAnsi" w:hAnsiTheme="minorHAnsi" w:cstheme="minorHAnsi"/>
            <w:b/>
            <w:sz w:val="28"/>
            <w:szCs w:val="28"/>
          </w:rPr>
          <w:t xml:space="preserve">oprávnenej aktivity </w:t>
        </w:r>
        <w:r w:rsidRPr="002D51CC">
          <w:rPr>
            <w:rFonts w:asciiTheme="minorHAnsi" w:hAnsiTheme="minorHAnsi"/>
            <w:b/>
            <w:sz w:val="28"/>
            <w:szCs w:val="28"/>
          </w:rPr>
          <w:t>a oprávnených výdavkov</w:t>
        </w:r>
      </w:ins>
    </w:p>
    <w:p w14:paraId="3D116ED2" w14:textId="77777777" w:rsidR="002D51CC" w:rsidRPr="002D51CC" w:rsidRDefault="002D51CC" w:rsidP="007900C1">
      <w:pPr>
        <w:spacing w:before="120" w:after="120"/>
        <w:ind w:left="3540" w:firstLine="708"/>
        <w:jc w:val="center"/>
        <w:rPr>
          <w:ins w:id="45" w:author="Autor" w:date="2021-02-16T14:08:00Z"/>
          <w:rFonts w:asciiTheme="minorHAnsi" w:hAnsiTheme="minorHAnsi" w:cstheme="minorHAnsi"/>
          <w:sz w:val="28"/>
          <w:szCs w:val="28"/>
        </w:rPr>
      </w:pPr>
    </w:p>
    <w:p w14:paraId="5F950E42" w14:textId="41695EB3" w:rsidR="002B1B73" w:rsidDel="002D51CC" w:rsidRDefault="002B1B73" w:rsidP="007900C1">
      <w:pPr>
        <w:spacing w:before="120" w:after="120"/>
        <w:ind w:left="3540" w:firstLine="708"/>
        <w:jc w:val="center"/>
        <w:rPr>
          <w:ins w:id="46" w:author="Autor" w:date="2021-02-16T14:08:00Z"/>
          <w:del w:id="47" w:author="MMM2019" w:date="2021-02-16T14:10:00Z"/>
          <w:rFonts w:asciiTheme="minorHAnsi" w:hAnsiTheme="minorHAnsi" w:cstheme="minorHAnsi"/>
          <w:sz w:val="20"/>
        </w:rPr>
      </w:pPr>
    </w:p>
    <w:p w14:paraId="7450D191" w14:textId="18BE627B" w:rsidR="002B1B73" w:rsidDel="002D51CC" w:rsidRDefault="002B1B73" w:rsidP="007900C1">
      <w:pPr>
        <w:spacing w:before="120" w:after="120"/>
        <w:ind w:left="3540" w:firstLine="708"/>
        <w:jc w:val="center"/>
        <w:rPr>
          <w:ins w:id="48" w:author="Autor" w:date="2021-02-16T14:08:00Z"/>
          <w:del w:id="49" w:author="MMM2019" w:date="2021-02-16T14:08:00Z"/>
          <w:rFonts w:asciiTheme="minorHAnsi" w:hAnsiTheme="minorHAnsi" w:cstheme="minorHAnsi"/>
          <w:sz w:val="20"/>
        </w:rPr>
      </w:pPr>
    </w:p>
    <w:p w14:paraId="5B848E7A" w14:textId="51DC3100" w:rsidR="002B1B73" w:rsidRPr="002B1B73" w:rsidDel="002D51CC" w:rsidRDefault="002B1B73" w:rsidP="007900C1">
      <w:pPr>
        <w:spacing w:before="120" w:after="120"/>
        <w:ind w:left="3540" w:firstLine="708"/>
        <w:jc w:val="center"/>
        <w:rPr>
          <w:ins w:id="50" w:author="Autor" w:date="2021-02-16T14:08:00Z"/>
          <w:del w:id="51" w:author="MMM2019" w:date="2021-02-16T14:08:00Z"/>
          <w:rFonts w:asciiTheme="minorHAnsi" w:hAnsiTheme="minorHAnsi" w:cstheme="minorHAnsi"/>
          <w:sz w:val="20"/>
        </w:rPr>
        <w:sectPr w:rsidR="002B1B73" w:rsidRPr="002B1B73" w:rsidDel="002D51CC" w:rsidSect="00F5542F">
          <w:headerReference w:type="default" r:id="rId10"/>
          <w:footerReference w:type="default" r:id="rId11"/>
          <w:headerReference w:type="first" r:id="rId12"/>
          <w:pgSz w:w="11906" w:h="16838"/>
          <w:pgMar w:top="709" w:right="1418" w:bottom="1134" w:left="1418" w:header="709" w:footer="709" w:gutter="0"/>
          <w:cols w:space="708"/>
          <w:titlePg/>
          <w:docGrid w:linePitch="360"/>
        </w:sectPr>
      </w:pPr>
    </w:p>
    <w:p w14:paraId="1689B806" w14:textId="77777777" w:rsidR="007900C1" w:rsidRPr="002B1B73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2B1B73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2B1B73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2B1B73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2B1B73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2B1B73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2B1B73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2B1B73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2B1B73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2D51CC">
              <w:rPr>
                <w:rFonts w:asciiTheme="minorHAnsi" w:hAnsiTheme="minorHAnsi"/>
                <w:vertAlign w:val="superscript"/>
                <w:lang w:val="sk-SK"/>
              </w:rPr>
              <w:footnoteReference w:id="2"/>
            </w:r>
            <w:r w:rsidRPr="002B1B73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2B1B73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2B1B73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46BBAC52" w:rsidR="007A1D28" w:rsidRPr="002D51CC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/>
                <w:b/>
                <w:lang w:val="sk-SK"/>
              </w:rPr>
            </w:pP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ins w:id="55" w:author="Autor" w:date="2021-02-16T14:08:00Z">
              <w:r w:rsidR="007A1D28" w:rsidRPr="009B0208">
                <w:rPr>
                  <w:rFonts w:asciiTheme="minorHAnsi" w:hAnsiTheme="minorHAnsi" w:cstheme="minorHAnsi"/>
                  <w:sz w:val="22"/>
                  <w:szCs w:val="22"/>
                  <w:lang w:val="sk-SK"/>
                </w:rPr>
                <w:t>uvedené</w:t>
              </w:r>
              <w:r w:rsidR="00AB1C4D">
                <w:rPr>
                  <w:rFonts w:asciiTheme="minorHAnsi" w:hAnsiTheme="minorHAnsi" w:cstheme="minorHAnsi"/>
                  <w:sz w:val="22"/>
                  <w:szCs w:val="22"/>
                  <w:lang w:val="sk-SK"/>
                </w:rPr>
                <w:t>ho</w:t>
              </w:r>
            </w:ins>
            <w:del w:id="56" w:author="Autor" w:date="2021-02-16T14:08:00Z">
              <w:r w:rsidR="007A1D28" w:rsidRPr="002B1B73">
                <w:rPr>
                  <w:rFonts w:asciiTheme="minorHAnsi" w:hAnsiTheme="minorHAnsi" w:cstheme="minorHAnsi"/>
                  <w:sz w:val="22"/>
                  <w:szCs w:val="22"/>
                  <w:lang w:val="sk-SK"/>
                </w:rPr>
                <w:delText>uvedené</w:delText>
              </w:r>
            </w:del>
            <w:r w:rsidR="007A1D28"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2B1B73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2B1B73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2B1B73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2B1B73" w:rsidSect="00437D96">
          <w:headerReference w:type="first" r:id="rId13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2B1B73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2B1B73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2B1B73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2B1B73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2B1B73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2B1B73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2B1B73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2B1B73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2B1B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/>
                <w:color w:val="FFFFFF" w:themeColor="background1"/>
              </w:rPr>
              <w:t>obstaranie hmotného majetku pre účely tvorby pracovných miest,</w:t>
            </w:r>
          </w:p>
          <w:p w14:paraId="4E770143" w14:textId="5D8FB4C5" w:rsidR="00856D01" w:rsidRPr="002B1B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2D51CC">
              <w:rPr>
                <w:rFonts w:asciiTheme="minorHAnsi" w:hAnsiTheme="minorHAnsi"/>
                <w:color w:val="FFFFFF" w:themeColor="background1"/>
              </w:rPr>
              <w:t>nutné</w:t>
            </w:r>
            <w:proofErr w:type="spellEnd"/>
            <w:r w:rsidRPr="002D51CC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color w:val="FFFFFF" w:themeColor="background1"/>
              </w:rPr>
              <w:t>stavebnotechnické</w:t>
            </w:r>
            <w:proofErr w:type="spellEnd"/>
            <w:r w:rsidRPr="002D51CC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color w:val="FFFFFF" w:themeColor="background1"/>
              </w:rPr>
              <w:t>úpravy</w:t>
            </w:r>
            <w:proofErr w:type="spellEnd"/>
            <w:r w:rsidRPr="002D51CC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color w:val="FFFFFF" w:themeColor="background1"/>
              </w:rPr>
              <w:t>budov</w:t>
            </w:r>
            <w:proofErr w:type="spellEnd"/>
            <w:r w:rsidRPr="002D51CC">
              <w:rPr>
                <w:rFonts w:asciiTheme="minorHAnsi" w:hAnsiTheme="minorHAnsi"/>
                <w:color w:val="FFFFFF" w:themeColor="background1"/>
              </w:rPr>
              <w:t xml:space="preserve"> spojené s umiestnením obstaranej technológie a/alebo s </w:t>
            </w:r>
            <w:proofErr w:type="spellStart"/>
            <w:r w:rsidRPr="002D51CC">
              <w:rPr>
                <w:rFonts w:asciiTheme="minorHAnsi" w:hAnsiTheme="minorHAnsi"/>
                <w:color w:val="FFFFFF" w:themeColor="background1"/>
              </w:rPr>
              <w:t>poskytovaním</w:t>
            </w:r>
            <w:proofErr w:type="spellEnd"/>
            <w:r w:rsidRPr="002D51CC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color w:val="FFFFFF" w:themeColor="background1"/>
              </w:rPr>
              <w:t>nových</w:t>
            </w:r>
            <w:proofErr w:type="spellEnd"/>
            <w:r w:rsidRPr="002D51CC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color w:val="FFFFFF" w:themeColor="background1"/>
              </w:rPr>
              <w:t>služieb</w:t>
            </w:r>
            <w:proofErr w:type="spellEnd"/>
            <w:r w:rsidRPr="002D51CC">
              <w:rPr>
                <w:rFonts w:asciiTheme="minorHAnsi" w:hAnsiTheme="minorHAnsi"/>
                <w:color w:val="FFFFFF" w:themeColor="background1"/>
              </w:rPr>
              <w:t>,</w:t>
            </w:r>
          </w:p>
          <w:p w14:paraId="467842C1" w14:textId="2204C866" w:rsidR="00856D01" w:rsidRPr="002B1B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/>
                <w:color w:val="FFFFFF" w:themeColor="background1"/>
                <w:lang w:val="sk-SK"/>
              </w:rPr>
              <w:t>podpora marketingových aktivít,</w:t>
            </w:r>
          </w:p>
          <w:p w14:paraId="06F7F16F" w14:textId="119B4164" w:rsidR="000950EA" w:rsidRPr="002B1B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Pr="002B1B73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Pr="002B1B73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Pr="002B1B73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55F31F16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</w:t>
            </w:r>
            <w:proofErr w:type="spellEnd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A – </w:t>
            </w:r>
            <w:proofErr w:type="spellStart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Poľnohospodárstvo</w:t>
            </w:r>
            <w:proofErr w:type="spellEnd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, lesníctvo a rybolov – </w:t>
            </w:r>
            <w:proofErr w:type="spellStart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celá</w:t>
            </w:r>
            <w:proofErr w:type="spellEnd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  <w:proofErr w:type="spellStart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</w:t>
            </w:r>
            <w:proofErr w:type="spellEnd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  <w:proofErr w:type="spellStart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neoprávnená</w:t>
            </w:r>
            <w:proofErr w:type="spellEnd"/>
          </w:p>
          <w:p w14:paraId="1323D468" w14:textId="6AFC7903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</w:t>
            </w:r>
            <w:proofErr w:type="spellEnd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B – </w:t>
            </w:r>
            <w:proofErr w:type="spellStart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Ťažba</w:t>
            </w:r>
            <w:proofErr w:type="spellEnd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a dobývanie – </w:t>
            </w:r>
            <w:proofErr w:type="spellStart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neoprávnené</w:t>
            </w:r>
            <w:proofErr w:type="spellEnd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  <w:proofErr w:type="spellStart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sú</w:t>
            </w:r>
            <w:proofErr w:type="spellEnd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  <w:proofErr w:type="spellStart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nasledovné</w:t>
            </w:r>
            <w:proofErr w:type="spellEnd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  <w:proofErr w:type="spellStart"/>
            <w:r w:rsidRPr="002D51C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divízie</w:t>
            </w:r>
            <w:proofErr w:type="spellEnd"/>
          </w:p>
          <w:p w14:paraId="609855B9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05 – Ťažba uhlia a lignitu</w:t>
            </w:r>
          </w:p>
          <w:p w14:paraId="4F1D8009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/>
                <w:color w:val="FFFFFF" w:themeColor="background1"/>
              </w:rPr>
              <w:t>Divízia 06 – Ťažba ropy a zemného plynu</w:t>
            </w:r>
          </w:p>
          <w:p w14:paraId="39C5AD57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/>
                <w:color w:val="FFFFFF" w:themeColor="background1"/>
              </w:rPr>
              <w:t>Divízia 07 – Dobývanie kovových rúd</w:t>
            </w:r>
          </w:p>
          <w:p w14:paraId="6F97B4CD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>Sekcia C – Priemyselná výroba – neoprávnené sú nasledovné divízie</w:t>
            </w:r>
          </w:p>
          <w:p w14:paraId="2A000047" w14:textId="4378FF0E" w:rsidR="00F64E2F" w:rsidRPr="002B1B73" w:rsidDel="002D51CC" w:rsidRDefault="00F64E2F" w:rsidP="00F64E2F">
            <w:pPr>
              <w:spacing w:after="40"/>
              <w:ind w:left="255"/>
              <w:rPr>
                <w:del w:id="64" w:author="MMM2019" w:date="2021-02-16T14:15:00Z"/>
                <w:rFonts w:asciiTheme="minorHAnsi" w:hAnsiTheme="minorHAnsi" w:cstheme="minorHAnsi"/>
                <w:color w:val="FFFFFF" w:themeColor="background1"/>
                <w:lang w:val="sk-SK"/>
              </w:rPr>
            </w:pPr>
            <w:del w:id="65" w:author="MMM2019" w:date="2021-02-16T14:15:00Z">
              <w:r w:rsidRPr="002B1B73" w:rsidDel="002D51CC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delText>Divízia 10 – Výroba potravín</w:delText>
              </w:r>
            </w:del>
          </w:p>
          <w:p w14:paraId="5D177B88" w14:textId="266C9B4A" w:rsidR="00F64E2F" w:rsidRPr="002B1B73" w:rsidDel="002D51CC" w:rsidRDefault="00F64E2F" w:rsidP="00F64E2F">
            <w:pPr>
              <w:spacing w:after="40"/>
              <w:ind w:left="255"/>
              <w:rPr>
                <w:del w:id="66" w:author="MMM2019" w:date="2021-02-16T14:15:00Z"/>
                <w:rFonts w:asciiTheme="minorHAnsi" w:hAnsiTheme="minorHAnsi" w:cstheme="minorHAnsi"/>
                <w:color w:val="FFFFFF" w:themeColor="background1"/>
                <w:lang w:val="sk-SK"/>
              </w:rPr>
            </w:pPr>
            <w:del w:id="67" w:author="MMM2019" w:date="2021-02-16T14:15:00Z">
              <w:r w:rsidRPr="002B1B73" w:rsidDel="002D51CC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delText>Divízia 11 – Výroba nápojov</w:delText>
              </w:r>
            </w:del>
          </w:p>
          <w:p w14:paraId="68EB0524" w14:textId="72144FAA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Divízia 12 – Výroba tabakových </w:t>
            </w:r>
            <w:r w:rsidR="00985014" w:rsidRPr="002D51CC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výrobkov</w:t>
            </w:r>
          </w:p>
          <w:p w14:paraId="1B313622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/>
                <w:color w:val="FFFFFF" w:themeColor="background1"/>
              </w:rPr>
              <w:t>Divízia 19 – Výroba koksu a rafinovaných ropných produktov</w:t>
            </w:r>
          </w:p>
          <w:p w14:paraId="49F67A16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>Sekcia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>Dodávka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 xml:space="preserve"> elektriny, plynu, pary a studeného vzduchu –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>celá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>sekcia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  <w:u w:val="single"/>
              </w:rPr>
              <w:t>neoprávnená</w:t>
            </w:r>
            <w:proofErr w:type="spellEnd"/>
          </w:p>
          <w:p w14:paraId="70FDA784" w14:textId="78E594FC" w:rsidR="00F64E2F" w:rsidRPr="002B1B73" w:rsidDel="002D51CC" w:rsidRDefault="00F64E2F" w:rsidP="00F64E2F">
            <w:pPr>
              <w:spacing w:after="40"/>
              <w:ind w:left="255"/>
              <w:rPr>
                <w:del w:id="68" w:author="MMM2019" w:date="2021-02-16T14:15:00Z"/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del w:id="69" w:author="MMM2019" w:date="2021-02-16T14:15:00Z">
              <w:r w:rsidRPr="002B1B73" w:rsidDel="002D51CC">
                <w:rPr>
                  <w:rFonts w:asciiTheme="minorHAnsi" w:hAnsiTheme="minorHAnsi" w:cstheme="minorHAnsi"/>
                  <w:b/>
                  <w:bCs/>
                  <w:color w:val="FFFFFF" w:themeColor="background1"/>
                  <w:u w:val="single"/>
                  <w:lang w:val="sk-SK"/>
                </w:rPr>
                <w:delText>Sekcia I – Ubytovacie a stravovacie služby – celá sekcia neoprávnená</w:delText>
              </w:r>
            </w:del>
          </w:p>
          <w:p w14:paraId="0D84940D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2B1B7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2B1B73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2B1B73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2B1B73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2B1B73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 xml:space="preserve">Z podpory sú vylúčené nasledovné subjekty: </w:t>
            </w:r>
            <w:r w:rsidRPr="002B1B73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721E1D00" w14:textId="426D63F8" w:rsidR="00F64E2F" w:rsidRPr="002D51CC" w:rsidRDefault="00F64E2F" w:rsidP="00F64E2F">
            <w:pPr>
              <w:spacing w:after="40"/>
              <w:ind w:left="121"/>
              <w:rPr>
                <w:rFonts w:asciiTheme="minorHAnsi" w:hAnsiTheme="minorHAnsi"/>
                <w:color w:val="FFFFFF" w:themeColor="background1"/>
                <w:lang w:val="sk-SK"/>
              </w:rPr>
            </w:pPr>
            <w:r w:rsidRPr="002B1B7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</w:rPr>
              <w:t>oblasť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</w:rPr>
              <w:t xml:space="preserve">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</w:rPr>
              <w:t>lesníctva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</w:rPr>
              <w:t xml:space="preserve">,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</w:rPr>
              <w:t>rybolovu</w:t>
            </w:r>
            <w:proofErr w:type="spellEnd"/>
            <w:r w:rsidRPr="002D51CC">
              <w:rPr>
                <w:rFonts w:asciiTheme="minorHAnsi" w:hAnsiTheme="minorHAnsi"/>
                <w:b/>
                <w:color w:val="FFFFFF" w:themeColor="background1"/>
              </w:rPr>
              <w:t xml:space="preserve"> a </w:t>
            </w:r>
            <w:proofErr w:type="spellStart"/>
            <w:r w:rsidRPr="002D51CC">
              <w:rPr>
                <w:rFonts w:asciiTheme="minorHAnsi" w:hAnsiTheme="minorHAnsi"/>
                <w:b/>
                <w:color w:val="FFFFFF" w:themeColor="background1"/>
              </w:rPr>
              <w:t>akvakultúry</w:t>
            </w:r>
            <w:proofErr w:type="spellEnd"/>
            <w:del w:id="70" w:author="Autor" w:date="2021-02-16T14:08:00Z">
              <w:r w:rsidRPr="002B1B73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delText>, vidieckeho cestovného ruchu</w:delText>
              </w:r>
            </w:del>
            <w:r w:rsidRPr="002D51CC">
              <w:rPr>
                <w:rFonts w:asciiTheme="minorHAnsi" w:hAnsiTheme="minorHAnsi"/>
                <w:b/>
                <w:color w:val="FFFFFF" w:themeColor="background1"/>
              </w:rPr>
              <w:t xml:space="preserve"> a </w:t>
            </w:r>
            <w:ins w:id="71" w:author="Autor" w:date="2021-02-16T14:08:00Z">
              <w:r w:rsidR="00C13501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t xml:space="preserve"> </w:t>
              </w:r>
              <w:proofErr w:type="spellStart"/>
              <w:r w:rsidR="00DB2968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t>poľnohospodárstva</w:t>
              </w:r>
            </w:ins>
            <w:proofErr w:type="spellEnd"/>
            <w:del w:id="72" w:author="Autor" w:date="2021-02-16T14:08:00Z">
              <w:r w:rsidRPr="002B1B73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delText>potravinárstva</w:delText>
              </w:r>
            </w:del>
          </w:p>
          <w:p w14:paraId="2337F73C" w14:textId="77777777" w:rsidR="00DB2968" w:rsidRDefault="00DB2968" w:rsidP="00D41226">
            <w:pPr>
              <w:spacing w:after="40"/>
              <w:ind w:left="121"/>
              <w:rPr>
                <w:ins w:id="73" w:author="Autor" w:date="2021-02-16T14:08:00Z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14739E" w14:textId="6BCE65B4" w:rsidR="00DB2968" w:rsidRDefault="00DB2968" w:rsidP="00D41226">
            <w:pPr>
              <w:spacing w:after="40"/>
              <w:ind w:left="121"/>
              <w:rPr>
                <w:ins w:id="74" w:author="Autor" w:date="2021-02-16T14:08:00Z"/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75" w:author="Autor" w:date="2021-02-16T14:08:00Z"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Projekty predkladané v rámci SK NACE mimo negatívneho zoznamu ekonomických činností uvedených vyššie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 (t.</w:t>
              </w:r>
              <w:r w:rsidR="00C13501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 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j. 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ktoré sú vylúčené z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 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podpory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)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, sú oprávnené len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 v tom prípade, ak takýto projek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t nebol </w:t>
              </w:r>
              <w:r w:rsidR="00C76471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schválený 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v rámci Stratégie CLLD, 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časť PRV, o čom žiadateľ 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predkladá samostatné čestné vyhlásenie. Vnútorné vybavenie ubytovacích zariadení je neoprávneným výdavkom.</w:t>
              </w:r>
            </w:ins>
          </w:p>
          <w:p w14:paraId="0EA5B0AC" w14:textId="0E871FF3" w:rsidR="00F64E2F" w:rsidRPr="002B1B73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  <w:ins w:id="76" w:author="Autor" w:date="2021-02-16T14:0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ins w:id="77" w:author="Autor" w:date="2021-02-16T14:08:00Z"/>
                <w:rFonts w:asciiTheme="minorHAnsi" w:hAnsiTheme="minorHAnsi" w:cstheme="minorHAnsi"/>
                <w:color w:val="auto"/>
                <w:sz w:val="19"/>
                <w:szCs w:val="19"/>
              </w:rPr>
            </w:pPr>
            <w:ins w:id="78" w:author="Autor" w:date="2021-02-16T14:08:00Z"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023 –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Dopravné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prostriedky</w:t>
              </w:r>
              <w:proofErr w:type="spellEnd"/>
            </w:ins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9" w:author="Autor" w:date="2021-02-16T14:08:00Z"/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ins w:id="80" w:author="Autor" w:date="2021-02-16T14:08:00Z"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nákup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automobilov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a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iných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dopravných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prostriedkov</w:t>
              </w:r>
              <w:proofErr w:type="spellEnd"/>
            </w:ins>
          </w:p>
          <w:p w14:paraId="1DFF9CC8" w14:textId="77777777" w:rsidR="00D41226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1" w:author="Autor" w:date="2021-02-16T14:08:00Z"/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68189FA5" w14:textId="2E7F398A" w:rsidR="00D41226" w:rsidRPr="00D41226" w:rsidRDefault="00D41226" w:rsidP="00F64483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2" w:author="Autor" w:date="2021-02-16T14:08:00Z"/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ins w:id="83" w:author="Autor" w:date="2021-02-16T14:08:00Z">
              <w:r w:rsidRPr="00F64483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t>Nákup</w:t>
              </w:r>
              <w:proofErr w:type="spellEnd"/>
              <w:r w:rsidRPr="00F64483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 w:rsidRPr="00F64483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t>vozidiel</w:t>
              </w:r>
              <w:proofErr w:type="spellEnd"/>
              <w:r w:rsidRPr="00F64483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 w:rsidRPr="00F64483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t>cestnej</w:t>
              </w:r>
              <w:proofErr w:type="spellEnd"/>
              <w:r w:rsidRPr="00F64483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 w:rsidRPr="00F64483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t>nákladnej</w:t>
              </w:r>
              <w:proofErr w:type="spellEnd"/>
              <w:r w:rsidRPr="00F64483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 w:rsidRPr="00F64483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t>dopravy</w:t>
              </w:r>
              <w:proofErr w:type="spellEnd"/>
              <w:r w:rsidRPr="00F64483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 w:rsidRPr="00F64483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t>nie</w:t>
              </w:r>
              <w:proofErr w:type="spellEnd"/>
              <w:r w:rsidRPr="00F64483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t xml:space="preserve"> je </w:t>
              </w:r>
              <w:proofErr w:type="spellStart"/>
              <w:r w:rsidRPr="00F64483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t>oprávnený</w:t>
              </w:r>
              <w:proofErr w:type="spellEnd"/>
              <w:r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t xml:space="preserve">.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Uvedené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sa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týka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výlučne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žiadateľov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,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ktorí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pôsobia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v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oblasti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cestenej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nákladnej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dopravy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.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Nákup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nákladného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vozidla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na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prepravu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materiálu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,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alebo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tovaru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pre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účely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žiadateľa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,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teda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nie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za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úplatu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pre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tretie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subjekty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 xml:space="preserve"> je </w:t>
              </w:r>
              <w:proofErr w:type="spellStart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oprávnený</w:t>
              </w:r>
              <w:proofErr w:type="spellEnd"/>
              <w:r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.</w:t>
              </w:r>
            </w:ins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4EC6357C" w:rsidR="00856D01" w:rsidRPr="009B0208" w:rsidRDefault="00856D01" w:rsidP="002D51CC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bookmarkStart w:id="84" w:name="_GoBack"/>
            <w:bookmarkEnd w:id="84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45BDE793" w14:textId="77777777" w:rsidR="00856D01" w:rsidRPr="002D51CC" w:rsidRDefault="00856D01" w:rsidP="003E4C00">
      <w:pPr>
        <w:rPr>
          <w:rFonts w:asciiTheme="minorHAnsi" w:hAnsiTheme="minorHAnsi"/>
        </w:rPr>
      </w:pPr>
    </w:p>
    <w:sectPr w:rsidR="00856D01" w:rsidRPr="002D51CC" w:rsidSect="002D51CC">
      <w:headerReference w:type="first" r:id="rId14"/>
      <w:pgSz w:w="16838" w:h="11906" w:orient="landscape"/>
      <w:pgMar w:top="1418" w:right="1418" w:bottom="1077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7A6AE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  <w16cid:commentId w16cid:paraId="6A47E643" w16cid:durableId="20AA9FE7"/>
  <w16cid:commentId w16cid:paraId="715BFE70" w16cid:durableId="20AA9FE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66905" w14:textId="77777777" w:rsidR="00040B8F" w:rsidRDefault="00040B8F" w:rsidP="007900C1">
      <w:r>
        <w:separator/>
      </w:r>
    </w:p>
  </w:endnote>
  <w:endnote w:type="continuationSeparator" w:id="0">
    <w:p w14:paraId="6A23DE56" w14:textId="77777777" w:rsidR="00040B8F" w:rsidRDefault="00040B8F" w:rsidP="007900C1">
      <w:r>
        <w:continuationSeparator/>
      </w:r>
    </w:p>
  </w:endnote>
  <w:endnote w:type="continuationNotice" w:id="1">
    <w:p w14:paraId="3B59DDD0" w14:textId="77777777" w:rsidR="00040B8F" w:rsidRDefault="00040B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D2065" w14:textId="77777777" w:rsidR="002D51CC" w:rsidRDefault="002D51C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DF114" w14:textId="77777777" w:rsidR="00040B8F" w:rsidRDefault="00040B8F" w:rsidP="007900C1">
      <w:r>
        <w:separator/>
      </w:r>
    </w:p>
  </w:footnote>
  <w:footnote w:type="continuationSeparator" w:id="0">
    <w:p w14:paraId="4B07A6EA" w14:textId="77777777" w:rsidR="00040B8F" w:rsidRDefault="00040B8F" w:rsidP="007900C1">
      <w:r>
        <w:continuationSeparator/>
      </w:r>
    </w:p>
  </w:footnote>
  <w:footnote w:type="continuationNotice" w:id="1">
    <w:p w14:paraId="0081D2C7" w14:textId="77777777" w:rsidR="00040B8F" w:rsidRDefault="00040B8F"/>
  </w:footnote>
  <w:footnote w:id="2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 w:rsidRPr="002D51CC">
        <w:rPr>
          <w:rStyle w:val="Zvraznenie"/>
          <w:rFonts w:ascii="Arial Narrow" w:hAnsi="Arial Narrow"/>
          <w:shd w:val="clear" w:color="auto" w:fill="FFFFFF"/>
        </w:rPr>
        <w:t>Zákon</w:t>
      </w:r>
      <w:r w:rsidRPr="002D51CC">
        <w:rPr>
          <w:rStyle w:val="apple-converted-space"/>
          <w:rFonts w:ascii="Arial Narrow" w:hAnsi="Arial Narrow"/>
          <w:i/>
          <w:shd w:val="clear" w:color="auto" w:fill="FFFFFF"/>
        </w:rPr>
        <w:t> </w:t>
      </w:r>
      <w:r w:rsidRPr="002D51CC">
        <w:rPr>
          <w:rFonts w:ascii="Arial Narrow" w:hAnsi="Arial Narrow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E2456" w14:textId="77777777" w:rsidR="00613A8E" w:rsidRPr="00613A8E" w:rsidRDefault="00613A8E" w:rsidP="00613A8E">
    <w:pPr>
      <w:pStyle w:val="Hlavika"/>
      <w:tabs>
        <w:tab w:val="right" w:pos="14004"/>
      </w:tabs>
      <w:rPr>
        <w:ins w:id="52" w:author="Autor" w:date="2021-02-16T14:08:00Z"/>
        <w:rFonts w:asciiTheme="minorHAnsi" w:hAnsiTheme="minorHAnsi" w:cstheme="minorHAnsi"/>
        <w:sz w:val="20"/>
      </w:rPr>
    </w:pPr>
    <w:ins w:id="53" w:author="Autor" w:date="2021-02-16T14:08:00Z">
      <w:r w:rsidRPr="00613A8E">
        <w:rPr>
          <w:rFonts w:asciiTheme="minorHAnsi" w:hAnsiTheme="minorHAnsi" w:cstheme="minorHAnsi"/>
          <w:sz w:val="20"/>
        </w:rPr>
        <w:t>Príloha č. 2 výzvy - Špecifikácia oprávnených aktivít a oprávnených výdavkov</w:t>
      </w:r>
    </w:ins>
  </w:p>
  <w:p w14:paraId="2F446546" w14:textId="2F1D5BE2" w:rsidR="00A76425" w:rsidRDefault="00A76425" w:rsidP="00F5542F">
    <w:pPr>
      <w:pStyle w:val="Hlavika"/>
      <w:rPr>
        <w:rPrChange w:id="54" w:author="Autor" w:date="2021-02-16T14:08:00Z">
          <w:rPr>
            <w:rFonts w:ascii="Arial Narrow" w:hAnsi="Arial Narrow"/>
            <w:sz w:val="20"/>
          </w:rPr>
        </w:rPrChange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4760A" w14:textId="439227BC" w:rsidR="00A76425" w:rsidRDefault="00DF2ABB" w:rsidP="00437D96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9504" behindDoc="0" locked="1" layoutInCell="1" allowOverlap="1" wp14:anchorId="590B1E08" wp14:editId="43F95A97">
          <wp:simplePos x="0" y="0"/>
          <wp:positionH relativeFrom="column">
            <wp:posOffset>1637665</wp:posOffset>
          </wp:positionH>
          <wp:positionV relativeFrom="paragraph">
            <wp:posOffset>-177165</wp:posOffset>
          </wp:positionV>
          <wp:extent cx="1955800" cy="563880"/>
          <wp:effectExtent l="0" t="0" r="6350" b="7620"/>
          <wp:wrapNone/>
          <wp:docPr id="2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6425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2C20D85C" wp14:editId="032BD4DF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  <w:r w:rsidR="00A76425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171D676" wp14:editId="373D7038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C21391F" w14:textId="77777777" w:rsidR="00A76425" w:rsidRPr="00687FF8" w:rsidRDefault="00A76425" w:rsidP="00437D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8BF6D1" w14:textId="50349E40" w:rsidR="00DB2968" w:rsidRDefault="00C13501" w:rsidP="00A03043">
    <w:pPr>
      <w:pStyle w:val="Hlavika"/>
      <w:rPr>
        <w:ins w:id="57" w:author="Autor" w:date="2021-02-16T14:08:00Z"/>
        <w:rFonts w:ascii="Arial Narrow" w:hAnsi="Arial Narrow"/>
        <w:sz w:val="20"/>
      </w:rPr>
    </w:pPr>
    <w:ins w:id="58" w:author="Autor" w:date="2021-02-16T14:08:00Z">
      <w:r>
        <w:rPr>
          <w:noProof/>
          <w:lang w:eastAsia="sk-SK"/>
        </w:rPr>
        <w:drawing>
          <wp:anchor distT="0" distB="0" distL="114300" distR="114300" simplePos="0" relativeHeight="251673600" behindDoc="1" locked="0" layoutInCell="1" allowOverlap="1" wp14:anchorId="0DA7D5BE" wp14:editId="6A2B2758">
            <wp:simplePos x="0" y="0"/>
            <wp:positionH relativeFrom="column">
              <wp:posOffset>3476625</wp:posOffset>
            </wp:positionH>
            <wp:positionV relativeFrom="paragraph">
              <wp:posOffset>8890</wp:posOffset>
            </wp:positionV>
            <wp:extent cx="1691005" cy="390525"/>
            <wp:effectExtent l="0" t="0" r="4445" b="9525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15" name="Obrázok 15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1" r:link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2968" w:rsidRPr="004C2F1F">
        <w:rPr>
          <w:rFonts w:ascii="Arial Narrow" w:hAnsi="Arial Narrow"/>
          <w:noProof/>
          <w:sz w:val="20"/>
          <w:lang w:eastAsia="sk-SK"/>
        </w:rPr>
        <w:drawing>
          <wp:anchor distT="0" distB="0" distL="114300" distR="114300" simplePos="0" relativeHeight="251671552" behindDoc="1" locked="0" layoutInCell="1" allowOverlap="1" wp14:anchorId="10187058" wp14:editId="106B90F7">
            <wp:simplePos x="0" y="0"/>
            <wp:positionH relativeFrom="column">
              <wp:posOffset>892720</wp:posOffset>
            </wp:positionH>
            <wp:positionV relativeFrom="paragraph">
              <wp:posOffset>-92075</wp:posOffset>
            </wp:positionV>
            <wp:extent cx="561975" cy="471170"/>
            <wp:effectExtent l="19050" t="0" r="9525" b="0"/>
            <wp:wrapTight wrapText="bothSides">
              <wp:wrapPolygon edited="0">
                <wp:start x="2197" y="0"/>
                <wp:lineTo x="3661" y="13973"/>
                <wp:lineTo x="-732" y="13973"/>
                <wp:lineTo x="-732" y="19213"/>
                <wp:lineTo x="5125" y="20960"/>
                <wp:lineTo x="16841" y="20960"/>
                <wp:lineTo x="21966" y="19213"/>
                <wp:lineTo x="21966" y="13973"/>
                <wp:lineTo x="18305" y="13973"/>
                <wp:lineTo x="20502" y="9606"/>
                <wp:lineTo x="19769" y="0"/>
                <wp:lineTo x="2197" y="0"/>
              </wp:wrapPolygon>
            </wp:wrapTight>
            <wp:docPr id="16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2968" w:rsidRPr="004C2F1F">
        <w:rPr>
          <w:rFonts w:ascii="Arial Narrow" w:hAnsi="Arial Narrow"/>
          <w:noProof/>
          <w:sz w:val="20"/>
          <w:lang w:eastAsia="sk-SK"/>
        </w:rPr>
        <w:drawing>
          <wp:anchor distT="0" distB="0" distL="114300" distR="114300" simplePos="0" relativeHeight="251672576" behindDoc="1" locked="0" layoutInCell="1" allowOverlap="1" wp14:anchorId="084B3746" wp14:editId="61191E2D">
            <wp:simplePos x="0" y="0"/>
            <wp:positionH relativeFrom="column">
              <wp:posOffset>6644253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17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2968">
        <w:rPr>
          <w:rFonts w:ascii="Arial Narrow" w:hAnsi="Arial Narrow"/>
          <w:sz w:val="20"/>
        </w:rPr>
        <w:tab/>
      </w:r>
      <w:r w:rsidR="00DB2968">
        <w:rPr>
          <w:rFonts w:ascii="Arial Narrow" w:hAnsi="Arial Narrow"/>
          <w:sz w:val="20"/>
        </w:rPr>
        <w:tab/>
      </w:r>
    </w:ins>
  </w:p>
  <w:p w14:paraId="247DD192" w14:textId="77777777" w:rsidR="00DB2968" w:rsidRDefault="00DB2968" w:rsidP="00437D96">
    <w:pPr>
      <w:pStyle w:val="Hlavika"/>
      <w:tabs>
        <w:tab w:val="right" w:pos="14004"/>
      </w:tabs>
      <w:rPr>
        <w:ins w:id="59" w:author="Autor" w:date="2021-02-16T14:08:00Z"/>
      </w:rPr>
    </w:pPr>
  </w:p>
  <w:p w14:paraId="1630C36A" w14:textId="77777777" w:rsidR="00DB2968" w:rsidRDefault="00DB2968" w:rsidP="00437D96">
    <w:pPr>
      <w:pStyle w:val="Hlavika"/>
      <w:tabs>
        <w:tab w:val="right" w:pos="14004"/>
      </w:tabs>
      <w:rPr>
        <w:ins w:id="60" w:author="Autor" w:date="2021-02-16T14:08:00Z"/>
      </w:rPr>
    </w:pPr>
  </w:p>
  <w:p w14:paraId="11FAD176" w14:textId="5DE1EDA4" w:rsidR="00F5542F" w:rsidRPr="00613A8E" w:rsidRDefault="00F5542F" w:rsidP="00F5542F">
    <w:pPr>
      <w:pStyle w:val="Hlavika"/>
      <w:tabs>
        <w:tab w:val="right" w:pos="14004"/>
      </w:tabs>
      <w:rPr>
        <w:ins w:id="61" w:author="Autor" w:date="2021-02-16T14:08:00Z"/>
        <w:rFonts w:asciiTheme="minorHAnsi" w:hAnsiTheme="minorHAnsi" w:cstheme="minorHAnsi"/>
        <w:sz w:val="20"/>
      </w:rPr>
    </w:pPr>
    <w:r w:rsidRPr="002D51CC">
      <w:t xml:space="preserve">Príloha č. 2 </w:t>
    </w:r>
    <w:r w:rsidR="00613A8E" w:rsidRPr="002D51CC">
      <w:t xml:space="preserve">výzvy - </w:t>
    </w:r>
    <w:r w:rsidRPr="002D51CC">
      <w:t xml:space="preserve">Špecifikácia </w:t>
    </w:r>
    <w:ins w:id="62" w:author="Autor" w:date="2021-02-16T14:08:00Z">
      <w:r w:rsidR="00DB2968" w:rsidRPr="001B5DCB">
        <w:t>oprávnen</w:t>
      </w:r>
      <w:r w:rsidR="00DB2968">
        <w:t>ej</w:t>
      </w:r>
      <w:r w:rsidR="00DB2968" w:rsidRPr="001B5DCB">
        <w:t xml:space="preserve"> aktiv</w:t>
      </w:r>
      <w:r w:rsidR="00DB2968">
        <w:t>i</w:t>
      </w:r>
      <w:r w:rsidR="00DB2968" w:rsidRPr="001B5DCB">
        <w:t>t</w:t>
      </w:r>
      <w:r w:rsidR="00DB2968">
        <w:t>y</w:t>
      </w:r>
    </w:ins>
    <w:del w:id="63" w:author="MMM2019" w:date="2021-02-16T14:09:00Z">
      <w:r w:rsidRPr="00613A8E" w:rsidDel="002D51CC">
        <w:rPr>
          <w:rFonts w:asciiTheme="minorHAnsi" w:hAnsiTheme="minorHAnsi" w:cstheme="minorHAnsi"/>
          <w:sz w:val="20"/>
        </w:rPr>
        <w:delText>oprávnených aktivít</w:delText>
      </w:r>
    </w:del>
    <w:r w:rsidRPr="002D51CC">
      <w:t xml:space="preserve"> a oprávnených výdavkov</w:t>
    </w:r>
  </w:p>
  <w:p w14:paraId="3C318979" w14:textId="61298C5E" w:rsidR="00A76425" w:rsidRPr="00F5542F" w:rsidRDefault="00A76425" w:rsidP="002D51CC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36B95" w14:textId="77777777" w:rsidR="00DB2968" w:rsidRDefault="00DB2968" w:rsidP="00437D96">
    <w:pPr>
      <w:pStyle w:val="Hlavika"/>
      <w:tabs>
        <w:tab w:val="right" w:pos="14004"/>
      </w:tabs>
      <w:rPr>
        <w:ins w:id="85" w:author="Autor" w:date="2021-02-16T14:08:00Z"/>
      </w:rPr>
    </w:pPr>
  </w:p>
  <w:p w14:paraId="5282F9B6" w14:textId="77777777" w:rsidR="00DB2968" w:rsidRDefault="00DB2968" w:rsidP="00437D96">
    <w:pPr>
      <w:pStyle w:val="Hlavika"/>
      <w:tabs>
        <w:tab w:val="right" w:pos="14004"/>
      </w:tabs>
      <w:rPr>
        <w:ins w:id="86" w:author="Autor" w:date="2021-02-16T14:08:00Z"/>
      </w:rPr>
    </w:pPr>
  </w:p>
  <w:p w14:paraId="1A36C99A" w14:textId="76021B45" w:rsidR="00A76425" w:rsidRPr="00613A8E" w:rsidRDefault="00A76425" w:rsidP="002D51CC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13D58"/>
    <w:rsid w:val="000309C2"/>
    <w:rsid w:val="00040B8F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364E4"/>
    <w:rsid w:val="001663AC"/>
    <w:rsid w:val="001770B0"/>
    <w:rsid w:val="001A66A4"/>
    <w:rsid w:val="001B4D56"/>
    <w:rsid w:val="001C297B"/>
    <w:rsid w:val="001F08C9"/>
    <w:rsid w:val="001F729C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1B73"/>
    <w:rsid w:val="002B76C5"/>
    <w:rsid w:val="002D45AB"/>
    <w:rsid w:val="002D51CC"/>
    <w:rsid w:val="002F25E6"/>
    <w:rsid w:val="002F33DD"/>
    <w:rsid w:val="00301FE1"/>
    <w:rsid w:val="00350521"/>
    <w:rsid w:val="00355300"/>
    <w:rsid w:val="003555ED"/>
    <w:rsid w:val="003850A7"/>
    <w:rsid w:val="00391CEA"/>
    <w:rsid w:val="00397BDA"/>
    <w:rsid w:val="003A78DE"/>
    <w:rsid w:val="003B7FF0"/>
    <w:rsid w:val="003D61B8"/>
    <w:rsid w:val="003E0C5A"/>
    <w:rsid w:val="003E4C00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0544"/>
    <w:rsid w:val="004B5802"/>
    <w:rsid w:val="004B763F"/>
    <w:rsid w:val="004B7E79"/>
    <w:rsid w:val="004C49AD"/>
    <w:rsid w:val="00506ED7"/>
    <w:rsid w:val="00507295"/>
    <w:rsid w:val="005265E1"/>
    <w:rsid w:val="00545CDC"/>
    <w:rsid w:val="00556E84"/>
    <w:rsid w:val="005A67D1"/>
    <w:rsid w:val="005A7193"/>
    <w:rsid w:val="005D36DC"/>
    <w:rsid w:val="005E412A"/>
    <w:rsid w:val="00613A8E"/>
    <w:rsid w:val="00623CC2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34380"/>
    <w:rsid w:val="0076021B"/>
    <w:rsid w:val="00764AC3"/>
    <w:rsid w:val="007723AE"/>
    <w:rsid w:val="00773273"/>
    <w:rsid w:val="00773286"/>
    <w:rsid w:val="007900C1"/>
    <w:rsid w:val="00791038"/>
    <w:rsid w:val="00796060"/>
    <w:rsid w:val="007A1D28"/>
    <w:rsid w:val="007C283F"/>
    <w:rsid w:val="007F0433"/>
    <w:rsid w:val="00813108"/>
    <w:rsid w:val="0082080A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3777C"/>
    <w:rsid w:val="009662B4"/>
    <w:rsid w:val="009670EF"/>
    <w:rsid w:val="009672EA"/>
    <w:rsid w:val="00985014"/>
    <w:rsid w:val="00991D6C"/>
    <w:rsid w:val="009921D4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26DF3"/>
    <w:rsid w:val="00C552C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51600"/>
    <w:rsid w:val="00D63EF1"/>
    <w:rsid w:val="00D75D33"/>
    <w:rsid w:val="00D76D93"/>
    <w:rsid w:val="00D80A8E"/>
    <w:rsid w:val="00D91118"/>
    <w:rsid w:val="00DA2CDD"/>
    <w:rsid w:val="00DA2EC4"/>
    <w:rsid w:val="00DB2968"/>
    <w:rsid w:val="00DD6BA2"/>
    <w:rsid w:val="00DF2ABB"/>
    <w:rsid w:val="00E10467"/>
    <w:rsid w:val="00E20668"/>
    <w:rsid w:val="00E25773"/>
    <w:rsid w:val="00E54884"/>
    <w:rsid w:val="00E566CE"/>
    <w:rsid w:val="00E649C9"/>
    <w:rsid w:val="00E64C0E"/>
    <w:rsid w:val="00E70395"/>
    <w:rsid w:val="00ED21AB"/>
    <w:rsid w:val="00F045CD"/>
    <w:rsid w:val="00F050EA"/>
    <w:rsid w:val="00F22F0E"/>
    <w:rsid w:val="00F246B5"/>
    <w:rsid w:val="00F5542F"/>
    <w:rsid w:val="00F64048"/>
    <w:rsid w:val="00F64483"/>
    <w:rsid w:val="00F64E2F"/>
    <w:rsid w:val="00F64F65"/>
    <w:rsid w:val="00FA1257"/>
    <w:rsid w:val="00FC4269"/>
    <w:rsid w:val="00FD5564"/>
    <w:rsid w:val="00FE207F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29E93-1D6F-4F5F-A62F-88FAFD4116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49678D-701B-42E1-8E91-A7998205B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MMM2019</cp:lastModifiedBy>
  <cp:revision>2</cp:revision>
  <dcterms:created xsi:type="dcterms:W3CDTF">2019-06-25T10:49:00Z</dcterms:created>
  <dcterms:modified xsi:type="dcterms:W3CDTF">2021-02-16T13:16:00Z</dcterms:modified>
</cp:coreProperties>
</file>